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0B3A81">
        <w:rPr>
          <w:rFonts w:ascii="Corbel" w:hAnsi="Corbel"/>
          <w:b/>
          <w:smallCaps/>
          <w:sz w:val="24"/>
          <w:szCs w:val="24"/>
        </w:rPr>
        <w:t>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0B3A81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>ok akademicki   20</w:t>
      </w:r>
      <w:r w:rsidR="000B3A81">
        <w:rPr>
          <w:rFonts w:ascii="Corbel" w:hAnsi="Corbel"/>
          <w:sz w:val="20"/>
          <w:szCs w:val="20"/>
        </w:rPr>
        <w:t>20</w:t>
      </w:r>
      <w:r w:rsidR="00E42D51">
        <w:rPr>
          <w:rFonts w:ascii="Corbel" w:hAnsi="Corbel"/>
          <w:sz w:val="20"/>
          <w:szCs w:val="20"/>
        </w:rPr>
        <w:t>/202</w:t>
      </w:r>
      <w:r w:rsidR="000B3A81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B3A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s</w:t>
            </w:r>
            <w:r w:rsidR="009C2DD9">
              <w:rPr>
                <w:rFonts w:ascii="Corbel" w:hAnsi="Corbel"/>
                <w:b w:val="0"/>
                <w:sz w:val="24"/>
                <w:szCs w:val="24"/>
              </w:rPr>
              <w:t>tatystyk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D25B1">
              <w:rPr>
                <w:rFonts w:ascii="Corbel" w:hAnsi="Corbel"/>
                <w:b w:val="0"/>
                <w:sz w:val="24"/>
                <w:szCs w:val="24"/>
              </w:rPr>
              <w:t>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982C1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82C1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82C1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C2D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62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55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576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760D"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8C5C98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555B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555B" w:rsidRPr="009C54AE" w:rsidTr="00C121BE">
        <w:tc>
          <w:tcPr>
            <w:tcW w:w="851" w:type="dxa"/>
            <w:vAlign w:val="center"/>
          </w:tcPr>
          <w:p w:rsidR="0085555B" w:rsidRPr="009C54AE" w:rsidRDefault="0085555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praktycznych umiejętności zastosowania arkusza kalkulacyjnego w celu przetwarzania danych statystycznych oraz analizy uzyskanych danych.</w:t>
            </w:r>
          </w:p>
        </w:tc>
      </w:tr>
      <w:tr w:rsidR="0085555B" w:rsidRPr="009C54AE" w:rsidTr="00C121BE">
        <w:tc>
          <w:tcPr>
            <w:tcW w:w="851" w:type="dxa"/>
            <w:vAlign w:val="center"/>
          </w:tcPr>
          <w:p w:rsidR="0085555B" w:rsidRPr="009C54AE" w:rsidRDefault="008555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umiejętności poszukiwania danych statystycznych z ogólnodostępnych źródeł internetowych na potrzeby prowadzenia analiz z zakresu pomocy społecznej (pracy socjalnej)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576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415049" w:rsidP="00F45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organizować i agregować dane niezbędne do analiz w pracy socjalnej</w:t>
            </w:r>
          </w:p>
        </w:tc>
        <w:tc>
          <w:tcPr>
            <w:tcW w:w="1873" w:type="dxa"/>
          </w:tcPr>
          <w:p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Potrafi przewidywać zjawiska społeczne z wykorzystaniem metod socjologicznych</w:t>
            </w:r>
          </w:p>
        </w:tc>
        <w:tc>
          <w:tcPr>
            <w:tcW w:w="1873" w:type="dxa"/>
          </w:tcPr>
          <w:p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982C1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:rsidTr="00982C1A">
        <w:tc>
          <w:tcPr>
            <w:tcW w:w="9520" w:type="dxa"/>
          </w:tcPr>
          <w:p w:rsidR="00ED25B1" w:rsidRPr="00ED25B1" w:rsidRDefault="00ED25B1" w:rsidP="0052791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5049" w:rsidRPr="009C54AE" w:rsidTr="00923D7D">
        <w:tc>
          <w:tcPr>
            <w:tcW w:w="9639" w:type="dxa"/>
          </w:tcPr>
          <w:p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Wprowadzenie do statystyki</w:t>
            </w:r>
          </w:p>
        </w:tc>
      </w:tr>
      <w:tr w:rsidR="00415049" w:rsidRPr="009C54AE" w:rsidTr="00923D7D">
        <w:tc>
          <w:tcPr>
            <w:tcW w:w="9639" w:type="dxa"/>
          </w:tcPr>
          <w:p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Internetowe źródła informacji statystycznych</w:t>
            </w:r>
          </w:p>
        </w:tc>
      </w:tr>
      <w:tr w:rsidR="00415049" w:rsidRPr="009C54AE" w:rsidTr="00923D7D">
        <w:tc>
          <w:tcPr>
            <w:tcW w:w="9639" w:type="dxa"/>
          </w:tcPr>
          <w:p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Zastosowanie Excela w statystyce</w:t>
            </w:r>
          </w:p>
        </w:tc>
      </w:tr>
      <w:tr w:rsidR="00415049" w:rsidRPr="009C54AE" w:rsidTr="00923D7D">
        <w:tc>
          <w:tcPr>
            <w:tcW w:w="9639" w:type="dxa"/>
          </w:tcPr>
          <w:p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struktury zbiorowości</w:t>
            </w:r>
          </w:p>
        </w:tc>
      </w:tr>
      <w:tr w:rsidR="00415049" w:rsidRPr="009C54AE" w:rsidTr="00923D7D">
        <w:tc>
          <w:tcPr>
            <w:tcW w:w="9639" w:type="dxa"/>
          </w:tcPr>
          <w:p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współzależności zjawisk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82C1A" w:rsidDel="00231BF6" w:rsidRDefault="00415049" w:rsidP="00982C1A">
      <w:pPr>
        <w:pStyle w:val="Punktygwne"/>
        <w:spacing w:before="0" w:after="0"/>
        <w:rPr>
          <w:del w:id="0" w:author="Dell" w:date="2020-10-21T12:16:00Z"/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D0879" w:rsidRDefault="00415049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415049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:rsidTr="00C05F44">
        <w:tc>
          <w:tcPr>
            <w:tcW w:w="1985" w:type="dxa"/>
          </w:tcPr>
          <w:p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22ADC" w:rsidRPr="00522ADC" w:rsidRDefault="00DE5658" w:rsidP="00522A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:rsidTr="00C05F44">
        <w:tc>
          <w:tcPr>
            <w:tcW w:w="1985" w:type="dxa"/>
          </w:tcPr>
          <w:p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22ADC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22ADC" w:rsidRPr="00522ADC" w:rsidRDefault="00DE565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15049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>Zaliczenie pisemne z praktycznej umiejętności posługiwania się arkuszem kalkulacyjnym – rozwiązywanie zadań za pomocą arkusza kalkulacyjnego Programu Office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Najdecki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A. (2010). Praktyczne zastosowanie statystyki w edukacji. Rzeszów: Uniwersytet Rzeszowski.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lastRenderedPageBreak/>
              <w:t>Pusz P., Zaręba L. (2006). Elementy statystyki. Rzeszów: „Fosze”.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 w:rsidRPr="00E5760D">
              <w:rPr>
                <w:rStyle w:val="normaltextrun"/>
                <w:rFonts w:ascii="Corbel" w:hAnsi="Corbel" w:cs="Segoe UI"/>
                <w:color w:val="000000"/>
                <w:lang w:val="en-US"/>
              </w:rPr>
              <w:t>Wrotek</w:t>
            </w:r>
            <w:proofErr w:type="spellEnd"/>
            <w:r w:rsidRPr="00E5760D">
              <w:rPr>
                <w:rStyle w:val="normaltextrun"/>
                <w:rFonts w:ascii="Corbel" w:hAnsi="Corbel" w:cs="Segoe UI"/>
                <w:color w:val="000000"/>
                <w:lang w:val="en-US"/>
              </w:rPr>
              <w:t xml:space="preserve"> W. (2013). ABC Excel 2013 PL.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Gliwice: Helion 2013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Szwed R. (2009). Metody statystyczne w naukach społecznych Elementy teorii i zadania. Lublin: Wyd. KUL.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Nawojczyk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M. (2004). Przewodnik po statystyce dla socjologów, Kraków: SPSS Polska.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522ADC" w:rsidRP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Wieczorkowska G., Wierzbiński J. (2007). Statystyka. Analiza badań społecznych. Warszawa: Scholar.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Ferguson G. A.,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Takane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Y. (2003). Analiza statystyczna w psychologii i pedagogice. Warszawa: Wydawnictwo PWN. (wybrane fragmenty)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Bedyńska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S., Brzezicka A. (red.) (2007). Statystyczny drogowskaz.</w:t>
            </w:r>
            <w:r>
              <w:rPr>
                <w:rStyle w:val="normaltextrun"/>
                <w:b/>
                <w:bCs/>
                <w:smallCaps/>
              </w:rPr>
              <w:t xml:space="preserve"> </w:t>
            </w:r>
            <w:r>
              <w:rPr>
                <w:rStyle w:val="normaltextrun"/>
                <w:rFonts w:ascii="Corbel" w:hAnsi="Corbel" w:cs="Segoe UI"/>
                <w:color w:val="000000"/>
              </w:rPr>
              <w:t>Praktyczny poradnik analizy danych w naukach społecznych na przykładach z psychologii. Warszawa: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Academica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Wydawnictwo SWPS.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522ADC" w:rsidRPr="00E5760D" w:rsidRDefault="00E5760D" w:rsidP="00E576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Pavkov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Th., Pierce K. (2005). Do biegu, gotowi - start! Wprowadzenie do SPSS dla Windows. Gdańsk: Gdańskie Wydawnictwo Psychologiczne.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1A8" w:rsidRDefault="005F11A8" w:rsidP="00C16ABF">
      <w:pPr>
        <w:spacing w:after="0" w:line="240" w:lineRule="auto"/>
      </w:pPr>
      <w:r>
        <w:separator/>
      </w:r>
    </w:p>
  </w:endnote>
  <w:endnote w:type="continuationSeparator" w:id="0">
    <w:p w:rsidR="005F11A8" w:rsidRDefault="005F11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1A8" w:rsidRDefault="005F11A8" w:rsidP="00C16ABF">
      <w:pPr>
        <w:spacing w:after="0" w:line="240" w:lineRule="auto"/>
      </w:pPr>
      <w:r>
        <w:separator/>
      </w:r>
    </w:p>
  </w:footnote>
  <w:footnote w:type="continuationSeparator" w:id="0">
    <w:p w:rsidR="005F11A8" w:rsidRDefault="005F11A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ell">
    <w15:presenceInfo w15:providerId="None" w15:userId="Del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MzMDY0NzExszBQ0lEKTi0uzszPAykwrAUAxCwb9iwAAAA="/>
  </w:docVars>
  <w:rsids>
    <w:rsidRoot w:val="00BD66E9"/>
    <w:rsid w:val="000048FD"/>
    <w:rsid w:val="000077B4"/>
    <w:rsid w:val="00015B8F"/>
    <w:rsid w:val="00022ECE"/>
    <w:rsid w:val="000262B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A81"/>
    <w:rsid w:val="000B3E37"/>
    <w:rsid w:val="000B5143"/>
    <w:rsid w:val="000D04B0"/>
    <w:rsid w:val="000F1C57"/>
    <w:rsid w:val="000F5615"/>
    <w:rsid w:val="00102B00"/>
    <w:rsid w:val="00103E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70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1BF6"/>
    <w:rsid w:val="002336F9"/>
    <w:rsid w:val="0024028F"/>
    <w:rsid w:val="00244ABC"/>
    <w:rsid w:val="002470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8C"/>
    <w:rsid w:val="003343CF"/>
    <w:rsid w:val="00346FE9"/>
    <w:rsid w:val="0034759A"/>
    <w:rsid w:val="003503F6"/>
    <w:rsid w:val="003530DD"/>
    <w:rsid w:val="00363F78"/>
    <w:rsid w:val="00371C8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0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8EF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3729"/>
    <w:rsid w:val="005E6E85"/>
    <w:rsid w:val="005F11A8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84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555B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C1A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55C53"/>
    <w:rsid w:val="00E5760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4DE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BF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BF6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E576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E5760D"/>
  </w:style>
  <w:style w:type="character" w:customStyle="1" w:styleId="normaltextrun">
    <w:name w:val="normaltextrun"/>
    <w:basedOn w:val="Domylnaczcionkaakapitu"/>
    <w:rsid w:val="00E5760D"/>
  </w:style>
  <w:style w:type="character" w:customStyle="1" w:styleId="eop">
    <w:name w:val="eop"/>
    <w:basedOn w:val="Domylnaczcionkaakapitu"/>
    <w:rsid w:val="00E57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6657E-FE6A-48AB-8810-A554C2FBB4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CF603-E864-4200-82E7-EF6951691DB1}"/>
</file>

<file path=customXml/itemProps3.xml><?xml version="1.0" encoding="utf-8"?>
<ds:datastoreItem xmlns:ds="http://schemas.openxmlformats.org/officeDocument/2006/customXml" ds:itemID="{3DC448A6-BE87-43A4-A033-9E2F18B4F491}"/>
</file>

<file path=customXml/itemProps4.xml><?xml version="1.0" encoding="utf-8"?>
<ds:datastoreItem xmlns:ds="http://schemas.openxmlformats.org/officeDocument/2006/customXml" ds:itemID="{755F8EBE-422F-4C10-87C5-57460E37080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2021-09-30T11:59:00Z</dcterms:created>
  <dcterms:modified xsi:type="dcterms:W3CDTF">2021-09-30T11:59:00Z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